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4BF57" w14:textId="77777777" w:rsidR="007D7AED" w:rsidRPr="008A0845" w:rsidRDefault="007D7AED" w:rsidP="008A0845">
      <w:pPr>
        <w:pStyle w:val="PolicyTitleBox"/>
      </w:pPr>
      <w:r w:rsidRPr="008A0845">
        <w:t>Clatskanie School District 6J</w:t>
      </w:r>
    </w:p>
    <w:p w14:paraId="051D4F37" w14:textId="77777777" w:rsidR="00CC7D46" w:rsidRPr="008A0845" w:rsidRDefault="00CC7D46" w:rsidP="008A0845"/>
    <w:p w14:paraId="5074A5F4" w14:textId="5AECF226" w:rsidR="001E1260" w:rsidRPr="008A0845" w:rsidRDefault="001E1260" w:rsidP="008A0845">
      <w:pPr>
        <w:pStyle w:val="PolicyCode"/>
        <w:rPr>
          <w:bCs/>
        </w:rPr>
      </w:pPr>
      <w:r w:rsidRPr="008A0845">
        <w:t>Code:</w:t>
      </w:r>
      <w:r w:rsidRPr="008A0845">
        <w:tab/>
      </w:r>
      <w:r w:rsidR="00D94DD4" w:rsidRPr="008A0845">
        <w:rPr>
          <w:bCs/>
        </w:rPr>
        <w:t>JHCA</w:t>
      </w:r>
      <w:del w:id="0" w:author="Jean Chiappisi" w:date="2025-09-12T17:24:00Z" w16du:dateUtc="2025-09-13T00:24:00Z">
        <w:r w:rsidR="00D94DD4" w:rsidRPr="008A0845" w:rsidDel="008929AB">
          <w:rPr>
            <w:bCs/>
          </w:rPr>
          <w:delText>/JHCB</w:delText>
        </w:r>
      </w:del>
    </w:p>
    <w:p w14:paraId="73E8AF28" w14:textId="77777777" w:rsidR="000C6FCC" w:rsidRDefault="001E1260" w:rsidP="008A0845">
      <w:pPr>
        <w:pStyle w:val="PolicyCode"/>
      </w:pPr>
      <w:r w:rsidRPr="008A0845">
        <w:t>Adopted:</w:t>
      </w:r>
      <w:r w:rsidRPr="008A0845">
        <w:tab/>
      </w:r>
      <w:r w:rsidR="00651D1E" w:rsidRPr="008A0845">
        <w:t>12/13/21</w:t>
      </w:r>
    </w:p>
    <w:p w14:paraId="53551DF1" w14:textId="2B80A754" w:rsidR="001E1260" w:rsidRPr="008A0845" w:rsidRDefault="000C6FCC" w:rsidP="008A0845">
      <w:pPr>
        <w:pStyle w:val="PolicyCode"/>
      </w:pPr>
      <w:r>
        <w:t>Revised/Readopted:</w:t>
      </w:r>
      <w:r>
        <w:tab/>
        <w:t>10/14/24</w:t>
      </w:r>
    </w:p>
    <w:p w14:paraId="036A789A" w14:textId="40EA471E" w:rsidR="001E1260" w:rsidRPr="008A0845" w:rsidRDefault="0083366F" w:rsidP="008A0845">
      <w:pPr>
        <w:pStyle w:val="PolicyCode"/>
      </w:pPr>
      <w:r w:rsidRPr="008A0845">
        <w:t>Orig. Code(s):</w:t>
      </w:r>
      <w:r w:rsidRPr="008A0845">
        <w:tab/>
        <w:t>JHCA/JHCB</w:t>
      </w:r>
    </w:p>
    <w:p w14:paraId="26A15B74" w14:textId="77777777" w:rsidR="001E1260" w:rsidRPr="008A0845" w:rsidRDefault="001E1260" w:rsidP="008A0845"/>
    <w:p w14:paraId="173E2AC3" w14:textId="6B37D67F" w:rsidR="00EF573E" w:rsidRPr="008A0845" w:rsidRDefault="00D94DD4" w:rsidP="008A0845">
      <w:pPr>
        <w:pStyle w:val="PolicyTitle"/>
      </w:pPr>
      <w:r w:rsidRPr="008A0845">
        <w:t>Immunizations</w:t>
      </w:r>
      <w:r w:rsidR="00B46729" w:rsidRPr="00B46729">
        <w:rPr>
          <w:highlight w:val="lightGray"/>
        </w:rPr>
        <w:t>,</w:t>
      </w:r>
      <w:r w:rsidR="003731A1" w:rsidRPr="008A0845">
        <w:t xml:space="preserve"> </w:t>
      </w:r>
      <w:del w:id="1" w:author="Jean Chiappisi" w:date="2025-09-19T17:02:00Z" w16du:dateUtc="2025-09-20T00:02:00Z">
        <w:r w:rsidR="003731A1" w:rsidRPr="008A0845" w:rsidDel="00B46729">
          <w:delText xml:space="preserve">and </w:delText>
        </w:r>
      </w:del>
      <w:r w:rsidR="003731A1" w:rsidRPr="008A0845">
        <w:t>School Sports Participation</w:t>
      </w:r>
      <w:r w:rsidR="00B46729" w:rsidRPr="00B46729">
        <w:rPr>
          <w:highlight w:val="lightGray"/>
        </w:rPr>
        <w:t>, Concussions and Other Brain Injuries</w:t>
      </w:r>
      <w:r w:rsidRPr="008A0845">
        <w:t>**</w:t>
      </w:r>
    </w:p>
    <w:p w14:paraId="3117DDF7" w14:textId="32BBED11" w:rsidR="00EF573E" w:rsidRPr="008A0845" w:rsidRDefault="00EF573E" w:rsidP="008A0845">
      <w:pPr>
        <w:rPr>
          <w:i/>
          <w:iCs/>
        </w:rPr>
      </w:pPr>
    </w:p>
    <w:p w14:paraId="5181C374" w14:textId="77777777" w:rsidR="00651D1E" w:rsidRPr="008A0845" w:rsidRDefault="00651D1E" w:rsidP="008A0845">
      <w:pPr>
        <w:pStyle w:val="PolicyBodyText"/>
        <w:spacing w:line="240" w:lineRule="auto"/>
        <w:rPr>
          <w:b/>
        </w:rPr>
      </w:pPr>
      <w:r w:rsidRPr="008A0845">
        <w:rPr>
          <w:b/>
        </w:rPr>
        <w:t>Immunization</w:t>
      </w:r>
    </w:p>
    <w:p w14:paraId="7A340CFB" w14:textId="77777777" w:rsidR="00651D1E" w:rsidRPr="008A0845" w:rsidRDefault="00651D1E" w:rsidP="008A0845">
      <w:pPr>
        <w:pStyle w:val="PolicyBodyText"/>
        <w:spacing w:line="240" w:lineRule="auto"/>
      </w:pPr>
    </w:p>
    <w:p w14:paraId="39E30334" w14:textId="6AF801B4" w:rsidR="00651D1E" w:rsidRPr="008A0845" w:rsidRDefault="00651D1E" w:rsidP="008A0845">
      <w:pPr>
        <w:pStyle w:val="PolicyBodyText"/>
        <w:spacing w:line="240" w:lineRule="auto"/>
      </w:pPr>
      <w:r w:rsidRPr="008A0845">
        <w:t>Proof of immunization must be presented at the time of initial enrollment</w:t>
      </w:r>
      <w:r w:rsidRPr="008A0845">
        <w:rPr>
          <w:rStyle w:val="FootnoteReference"/>
        </w:rPr>
        <w:footnoteReference w:id="1"/>
      </w:r>
      <w:r w:rsidRPr="008A0845">
        <w:t xml:space="preserve"> in school or within 30 days of transfer to the district in accordance with Oregon law. Proof consists of a signed Certificate of Immunization Status form documenting either evidence of immunization, a religious, philosophical beliefs and/or medical exemption or immunity documentation.</w:t>
      </w:r>
      <w:r w:rsidRPr="008A0845">
        <w:rPr>
          <w:rStyle w:val="FootnoteReference"/>
        </w:rPr>
        <w:footnoteReference w:id="2"/>
      </w:r>
    </w:p>
    <w:p w14:paraId="54FEABD8" w14:textId="77777777" w:rsidR="00651D1E" w:rsidRPr="008A0845" w:rsidRDefault="00651D1E" w:rsidP="008A0845">
      <w:pPr>
        <w:pStyle w:val="PolicyBodyText"/>
        <w:spacing w:line="240" w:lineRule="auto"/>
      </w:pPr>
    </w:p>
    <w:p w14:paraId="49136206" w14:textId="589B4B6C" w:rsidR="00651D1E" w:rsidRPr="008A0845" w:rsidRDefault="003731A1" w:rsidP="008A0845">
      <w:pPr>
        <w:pStyle w:val="PolicyBodyText"/>
        <w:spacing w:line="240" w:lineRule="auto"/>
        <w:rPr>
          <w:b/>
        </w:rPr>
      </w:pPr>
      <w:r w:rsidRPr="008A0845">
        <w:rPr>
          <w:b/>
        </w:rPr>
        <w:t>School Sports Participation</w:t>
      </w:r>
    </w:p>
    <w:p w14:paraId="07A450E2" w14:textId="77777777" w:rsidR="00651D1E" w:rsidRPr="008A0845" w:rsidRDefault="00651D1E" w:rsidP="008A0845">
      <w:pPr>
        <w:pStyle w:val="PolicyBodyText"/>
        <w:spacing w:line="240" w:lineRule="auto"/>
      </w:pPr>
    </w:p>
    <w:p w14:paraId="51E63091" w14:textId="55826B5D" w:rsidR="003731A1" w:rsidRPr="00826F64" w:rsidRDefault="003731A1" w:rsidP="008A0845">
      <w:pPr>
        <w:suppressAutoHyphens w:val="0"/>
        <w:rPr>
          <w:del w:id="4" w:author="OSBA" w:date="2025-09-12T17:12:00Z" w16du:dateUtc="2025-09-13T00:12:00Z"/>
          <w:strike/>
          <w:szCs w:val="24"/>
        </w:rPr>
      </w:pPr>
      <w:r w:rsidRPr="008A0845">
        <w:t xml:space="preserve">A student participating in extracurricular sports in grades </w:t>
      </w:r>
      <w:r w:rsidRPr="00826F64">
        <w:rPr>
          <w:strike/>
        </w:rPr>
        <w:t>7</w:t>
      </w:r>
      <w:r w:rsidR="00826F64">
        <w:rPr>
          <w:strike/>
        </w:rPr>
        <w:t xml:space="preserve"> </w:t>
      </w:r>
      <w:r w:rsidR="00826F64" w:rsidRPr="00826F64">
        <w:rPr>
          <w:highlight w:val="yellow"/>
        </w:rPr>
        <w:t>6</w:t>
      </w:r>
      <w:r w:rsidRPr="008A0845">
        <w:t xml:space="preserve"> through 12 is required to submit to an appropriate School Sports Pre-Participation Examination</w:t>
      </w:r>
      <w:r w:rsidRPr="008A0845">
        <w:rPr>
          <w:rStyle w:val="FootnoteReference"/>
        </w:rPr>
        <w:footnoteReference w:id="3"/>
      </w:r>
      <w:r w:rsidRPr="008A0845">
        <w:t xml:space="preserve"> prior to their initial participation in a related district program. The form</w:t>
      </w:r>
      <w:r w:rsidRPr="008A0845">
        <w:rPr>
          <w:rStyle w:val="FootnoteReference"/>
        </w:rPr>
        <w:footnoteReference w:id="4"/>
      </w:r>
      <w:r w:rsidRPr="008A0845">
        <w:t xml:space="preserve"> is to be completed and signed by a parent or guardian giving permission for the student to participate and </w:t>
      </w:r>
      <w:r w:rsidR="000559E3" w:rsidRPr="008A0845">
        <w:t xml:space="preserve">be </w:t>
      </w:r>
      <w:r w:rsidRPr="008A0845">
        <w:t>signed by a medical provider authorized by law</w:t>
      </w:r>
      <w:r w:rsidRPr="008A0845">
        <w:rPr>
          <w:rStyle w:val="FootnoteReference"/>
        </w:rPr>
        <w:footnoteReference w:id="5"/>
      </w:r>
      <w:r w:rsidRPr="008A0845">
        <w:t xml:space="preserve"> who has examined and evaluated the student. The completed form(s) must be returned </w:t>
      </w:r>
      <w:r w:rsidR="00CB0E26" w:rsidRPr="00826F64">
        <w:rPr>
          <w:highlight w:val="yellow"/>
        </w:rPr>
        <w:t>[as directed</w:t>
      </w:r>
      <w:r w:rsidR="00CB0E26" w:rsidRPr="008955A2">
        <w:rPr>
          <w:highlight w:val="lightGray"/>
        </w:rPr>
        <w:t>]</w:t>
      </w:r>
      <w:r w:rsidR="000621F0" w:rsidRPr="008955A2">
        <w:rPr>
          <w:highlight w:val="lightGray"/>
        </w:rPr>
        <w:t xml:space="preserve"> </w:t>
      </w:r>
      <w:r w:rsidR="00CB0E26" w:rsidRPr="008955A2">
        <w:rPr>
          <w:highlight w:val="lightGray"/>
        </w:rPr>
        <w:t>[</w:t>
      </w:r>
      <w:r w:rsidRPr="00826F64">
        <w:rPr>
          <w:strike/>
        </w:rPr>
        <w:t>to the school office</w:t>
      </w:r>
      <w:r w:rsidR="000621F0" w:rsidRPr="00826F64">
        <w:rPr>
          <w:strike/>
        </w:rPr>
        <w:t>].</w:t>
      </w:r>
      <w:r w:rsidR="00082D37" w:rsidRPr="00826F64">
        <w:rPr>
          <w:strike/>
        </w:rPr>
        <w:t xml:space="preserve"> </w:t>
      </w:r>
    </w:p>
    <w:p w14:paraId="10332CC4" w14:textId="77777777" w:rsidR="00651D1E" w:rsidRPr="00826F64" w:rsidRDefault="00651D1E" w:rsidP="008A0845">
      <w:pPr>
        <w:pStyle w:val="PolicyBodyText"/>
        <w:spacing w:line="240" w:lineRule="auto"/>
        <w:rPr>
          <w:del w:id="5" w:author="OSBA" w:date="2025-09-12T17:12:00Z" w16du:dateUtc="2025-09-13T00:12:00Z"/>
          <w:strike/>
        </w:rPr>
      </w:pPr>
    </w:p>
    <w:p w14:paraId="1649150D" w14:textId="4A7DA23A" w:rsidR="00651D1E" w:rsidRPr="008A0845" w:rsidDel="001D5FD4" w:rsidRDefault="00651D1E" w:rsidP="008A0845">
      <w:pPr>
        <w:pStyle w:val="PolicyBodyText"/>
        <w:spacing w:line="240" w:lineRule="auto"/>
        <w:rPr>
          <w:del w:id="6" w:author="Spencer Lewis" w:date="2025-09-15T12:38:00Z" w16du:dateUtc="2025-09-15T19:38:00Z"/>
        </w:rPr>
      </w:pPr>
      <w:r w:rsidRPr="008A0845">
        <w:t xml:space="preserve">A student who is subsequently diagnosed with a significant illness or has had </w:t>
      </w:r>
      <w:proofErr w:type="gramStart"/>
      <w:r w:rsidRPr="008A0845">
        <w:t>a major</w:t>
      </w:r>
      <w:proofErr w:type="gramEnd"/>
      <w:r w:rsidRPr="008A0845">
        <w:t xml:space="preserve"> surgery is required to have a physical examination prior to further participation.</w:t>
      </w:r>
    </w:p>
    <w:p w14:paraId="5C6457B2" w14:textId="3E0A6DC3" w:rsidR="00706D93" w:rsidRPr="008955A2" w:rsidRDefault="001D5FD4" w:rsidP="001D5FD4">
      <w:pPr>
        <w:pStyle w:val="PolicyBodyText"/>
        <w:spacing w:line="240" w:lineRule="auto"/>
        <w:rPr>
          <w:highlight w:val="lightGray"/>
        </w:rPr>
      </w:pPr>
      <w:r w:rsidRPr="008955A2">
        <w:rPr>
          <w:highlight w:val="lightGray"/>
        </w:rPr>
        <w:t xml:space="preserve"> </w:t>
      </w:r>
    </w:p>
    <w:p w14:paraId="6491246B" w14:textId="3076A426" w:rsidR="00392B12" w:rsidRPr="008955A2" w:rsidRDefault="00CF72AA" w:rsidP="001D5FD4">
      <w:pPr>
        <w:pStyle w:val="PolicyBodyText"/>
        <w:spacing w:line="240" w:lineRule="auto"/>
        <w:rPr>
          <w:highlight w:val="lightGray"/>
        </w:rPr>
      </w:pPr>
      <w:r w:rsidRPr="008955A2">
        <w:rPr>
          <w:highlight w:val="lightGray"/>
        </w:rPr>
        <w:t xml:space="preserve">A student who continues to participate in extracurricular sports in grades </w:t>
      </w:r>
      <w:r w:rsidRPr="00826F64">
        <w:rPr>
          <w:strike/>
          <w:highlight w:val="lightGray"/>
        </w:rPr>
        <w:t>7</w:t>
      </w:r>
      <w:r w:rsidR="00826F64">
        <w:rPr>
          <w:highlight w:val="lightGray"/>
        </w:rPr>
        <w:t xml:space="preserve"> </w:t>
      </w:r>
      <w:r w:rsidR="00826F64" w:rsidRPr="00826F64">
        <w:rPr>
          <w:highlight w:val="yellow"/>
        </w:rPr>
        <w:t>6</w:t>
      </w:r>
      <w:r w:rsidRPr="008955A2">
        <w:rPr>
          <w:highlight w:val="lightGray"/>
        </w:rPr>
        <w:t xml:space="preserve"> through 12 shall be required to complete a sports examination once every two years, thereafter.</w:t>
      </w:r>
    </w:p>
    <w:p w14:paraId="7BB45BB5" w14:textId="77777777" w:rsidR="001D5FD4" w:rsidRPr="008955A2" w:rsidRDefault="001D5FD4" w:rsidP="001D5FD4">
      <w:pPr>
        <w:pStyle w:val="PolicyBodyText"/>
        <w:spacing w:line="240" w:lineRule="auto"/>
        <w:rPr>
          <w:highlight w:val="lightGray"/>
        </w:rPr>
      </w:pPr>
    </w:p>
    <w:p w14:paraId="0CB94FE5" w14:textId="2F2F0C84" w:rsidR="00651D1E" w:rsidRDefault="00763130" w:rsidP="008A0845">
      <w:pPr>
        <w:pStyle w:val="PolicyBodyText"/>
        <w:spacing w:line="240" w:lineRule="auto"/>
        <w:rPr>
          <w:b/>
          <w:bCs/>
        </w:rPr>
      </w:pPr>
      <w:r w:rsidRPr="008955A2">
        <w:rPr>
          <w:b/>
          <w:bCs/>
          <w:highlight w:val="lightGray"/>
        </w:rPr>
        <w:t>Concussions</w:t>
      </w:r>
      <w:r w:rsidR="005D6FD0" w:rsidRPr="008955A2">
        <w:rPr>
          <w:b/>
          <w:bCs/>
          <w:highlight w:val="lightGray"/>
        </w:rPr>
        <w:t xml:space="preserve"> and Other Brain Injuries</w:t>
      </w:r>
    </w:p>
    <w:p w14:paraId="723F4B9A" w14:textId="77777777" w:rsidR="001D5FD4" w:rsidRPr="008A0845" w:rsidRDefault="001D5FD4" w:rsidP="008A0845">
      <w:pPr>
        <w:pStyle w:val="PolicyBodyText"/>
        <w:spacing w:line="240" w:lineRule="auto"/>
      </w:pPr>
    </w:p>
    <w:p w14:paraId="6FB3654E" w14:textId="77777777" w:rsidR="007362EF" w:rsidRDefault="003731A1" w:rsidP="008A0845">
      <w:pPr>
        <w:pStyle w:val="PolicyBodyText"/>
        <w:spacing w:after="240" w:line="240" w:lineRule="auto"/>
      </w:pPr>
      <w:r w:rsidRPr="008A0845">
        <w:t xml:space="preserve">A student who exhibits signs, symptoms or behaviors consistent with a concussion following an observed or suspected blow to the head or body, or who has been diagnosed with a concussion will not be allowed </w:t>
      </w:r>
      <w:r w:rsidRPr="008A0845">
        <w:lastRenderedPageBreak/>
        <w:t>to participate in any athletic event or training on that day, unless an athletic trainer licensed by the Board of Athletic Trainers or a physician licensed pursuant to ORS 677.100 - 677.228 has determined the student has not suffered a concussion.</w:t>
      </w:r>
      <w:r w:rsidRPr="008A0845">
        <w:rPr>
          <w:rStyle w:val="FootnoteReference"/>
        </w:rPr>
        <w:footnoteReference w:id="6"/>
      </w:r>
      <w:r w:rsidRPr="008A0845">
        <w:t xml:space="preserve"> Except as allowed above, a student excluded for concussion reasons will </w:t>
      </w:r>
    </w:p>
    <w:p w14:paraId="0C3BB396" w14:textId="5042540D" w:rsidR="003731A1" w:rsidRPr="008A0845" w:rsidRDefault="003731A1" w:rsidP="008A0845">
      <w:pPr>
        <w:pStyle w:val="PolicyBodyText"/>
        <w:spacing w:after="240" w:line="240" w:lineRule="auto"/>
      </w:pPr>
      <w:r w:rsidRPr="008A0845">
        <w:t>not be allowed to return to participate in an athletic event or training until the following three conditions have been met:</w:t>
      </w:r>
    </w:p>
    <w:p w14:paraId="69654334" w14:textId="77777777" w:rsidR="003731A1" w:rsidRPr="008A0845" w:rsidRDefault="003731A1" w:rsidP="008A0845">
      <w:pPr>
        <w:pStyle w:val="Level1"/>
        <w:numPr>
          <w:ilvl w:val="0"/>
          <w:numId w:val="16"/>
        </w:numPr>
        <w:spacing w:line="240" w:lineRule="auto"/>
      </w:pPr>
      <w:r w:rsidRPr="008A0845">
        <w:t xml:space="preserve">It is not the same day as the student exhibited signs, symptoms or behaviors, experienced a blow to the head or body, or was diagnosed with a </w:t>
      </w:r>
      <w:proofErr w:type="gramStart"/>
      <w:r w:rsidRPr="008A0845">
        <w:t>concussion;</w:t>
      </w:r>
      <w:proofErr w:type="gramEnd"/>
    </w:p>
    <w:p w14:paraId="6CD00731" w14:textId="77777777" w:rsidR="003731A1" w:rsidRPr="008A0845" w:rsidRDefault="003731A1" w:rsidP="008A0845">
      <w:pPr>
        <w:pStyle w:val="Level1"/>
        <w:numPr>
          <w:ilvl w:val="0"/>
          <w:numId w:val="16"/>
        </w:numPr>
        <w:spacing w:line="240" w:lineRule="auto"/>
      </w:pPr>
      <w:r w:rsidRPr="008A0845">
        <w:t>The student no longer exhibits signs, symptoms or behaviors consistent with a concussion; and</w:t>
      </w:r>
    </w:p>
    <w:p w14:paraId="03B0D2D3" w14:textId="77777777" w:rsidR="003731A1" w:rsidRPr="008A0845" w:rsidRDefault="003731A1" w:rsidP="008A0845">
      <w:pPr>
        <w:pStyle w:val="Level1"/>
        <w:numPr>
          <w:ilvl w:val="0"/>
          <w:numId w:val="16"/>
        </w:numPr>
        <w:spacing w:line="240" w:lineRule="auto"/>
      </w:pPr>
      <w:r w:rsidRPr="008A0845">
        <w:t xml:space="preserve">The student has received a medical </w:t>
      </w:r>
      <w:proofErr w:type="gramStart"/>
      <w:r w:rsidRPr="008A0845">
        <w:t>release form</w:t>
      </w:r>
      <w:proofErr w:type="gramEnd"/>
      <w:r w:rsidRPr="008A0845">
        <w:t xml:space="preserve"> from a health care professional</w:t>
      </w:r>
      <w:r w:rsidRPr="008A0845">
        <w:rPr>
          <w:rStyle w:val="FootnoteReference"/>
        </w:rPr>
        <w:footnoteReference w:id="7"/>
      </w:r>
      <w:r w:rsidRPr="008A0845">
        <w:t>.</w:t>
      </w:r>
    </w:p>
    <w:p w14:paraId="3AFFF028" w14:textId="77777777" w:rsidR="007F7DDF" w:rsidRPr="008955A2" w:rsidRDefault="00763130" w:rsidP="00103C48">
      <w:pPr>
        <w:pStyle w:val="PolicyBodyText"/>
        <w:spacing w:after="240"/>
        <w:rPr>
          <w:highlight w:val="lightGray"/>
        </w:rPr>
      </w:pPr>
      <w:r w:rsidRPr="008955A2">
        <w:rPr>
          <w:highlight w:val="lightGray"/>
        </w:rPr>
        <w:t>Upon receipt of written notification</w:t>
      </w:r>
      <w:r w:rsidR="00AE7397" w:rsidRPr="008955A2">
        <w:rPr>
          <w:rStyle w:val="FootnoteReference"/>
          <w:highlight w:val="lightGray"/>
        </w:rPr>
        <w:footnoteReference w:id="8"/>
      </w:r>
      <w:r w:rsidRPr="008955A2">
        <w:rPr>
          <w:highlight w:val="lightGray"/>
        </w:rPr>
        <w:t xml:space="preserve"> from a parent or guardian that a student has been diagnosed with a concussion or other brain injury by a health care professional and that accommodations are being requested, the district shall </w:t>
      </w:r>
      <w:r w:rsidR="007F7DDF" w:rsidRPr="008955A2">
        <w:rPr>
          <w:highlight w:val="lightGray"/>
        </w:rPr>
        <w:t>follow all procedures developed by the Oregon Department of Education (ODE) to develop</w:t>
      </w:r>
      <w:r w:rsidRPr="008955A2">
        <w:rPr>
          <w:highlight w:val="lightGray"/>
        </w:rPr>
        <w:t xml:space="preserve"> an</w:t>
      </w:r>
      <w:r w:rsidR="007A68EF" w:rsidRPr="008955A2">
        <w:rPr>
          <w:highlight w:val="lightGray"/>
        </w:rPr>
        <w:t>d</w:t>
      </w:r>
      <w:r w:rsidRPr="008955A2">
        <w:rPr>
          <w:highlight w:val="lightGray"/>
        </w:rPr>
        <w:t xml:space="preserve"> implement an immediate and temporary accommodation plan</w:t>
      </w:r>
      <w:r w:rsidR="00FB0A9B" w:rsidRPr="008955A2">
        <w:rPr>
          <w:highlight w:val="lightGray"/>
        </w:rPr>
        <w:t>.</w:t>
      </w:r>
      <w:r w:rsidR="00FB0A9B" w:rsidRPr="008955A2">
        <w:rPr>
          <w:rStyle w:val="FootnoteReference"/>
          <w:highlight w:val="lightGray"/>
        </w:rPr>
        <w:footnoteReference w:id="9"/>
      </w:r>
      <w:r w:rsidR="00AE7397" w:rsidRPr="008955A2">
        <w:rPr>
          <w:highlight w:val="lightGray"/>
        </w:rPr>
        <w:t xml:space="preserve"> Written notice is not required for the district to begin following concussion protocols.</w:t>
      </w:r>
    </w:p>
    <w:p w14:paraId="07ACFDF6" w14:textId="77777777" w:rsidR="0004168D" w:rsidRPr="008955A2" w:rsidRDefault="007A68EF" w:rsidP="00103C48">
      <w:pPr>
        <w:pStyle w:val="PolicyBodyText"/>
        <w:spacing w:after="240"/>
        <w:rPr>
          <w:highlight w:val="lightGray"/>
        </w:rPr>
      </w:pPr>
      <w:r w:rsidRPr="008955A2">
        <w:rPr>
          <w:highlight w:val="lightGray"/>
        </w:rPr>
        <w:t xml:space="preserve">Any </w:t>
      </w:r>
      <w:proofErr w:type="gramStart"/>
      <w:r w:rsidRPr="008955A2">
        <w:rPr>
          <w:highlight w:val="lightGray"/>
        </w:rPr>
        <w:t>accommodations</w:t>
      </w:r>
      <w:proofErr w:type="gramEnd"/>
      <w:r w:rsidRPr="008955A2">
        <w:rPr>
          <w:highlight w:val="lightGray"/>
        </w:rPr>
        <w:t xml:space="preserve"> will be communicated to </w:t>
      </w:r>
      <w:r w:rsidR="005C4313" w:rsidRPr="008955A2">
        <w:rPr>
          <w:highlight w:val="lightGray"/>
        </w:rPr>
        <w:t xml:space="preserve">the parent or guardian, </w:t>
      </w:r>
      <w:r w:rsidR="00907595" w:rsidRPr="008955A2">
        <w:rPr>
          <w:highlight w:val="lightGray"/>
        </w:rPr>
        <w:t xml:space="preserve">to </w:t>
      </w:r>
      <w:r w:rsidRPr="008955A2">
        <w:rPr>
          <w:highlight w:val="lightGray"/>
        </w:rPr>
        <w:t xml:space="preserve">all teachers who provide instruction to the student and </w:t>
      </w:r>
      <w:r w:rsidR="00907595" w:rsidRPr="008955A2">
        <w:rPr>
          <w:highlight w:val="lightGray"/>
        </w:rPr>
        <w:t xml:space="preserve">to </w:t>
      </w:r>
      <w:r w:rsidRPr="008955A2">
        <w:rPr>
          <w:highlight w:val="lightGray"/>
        </w:rPr>
        <w:t>other employees who have regular responsibilities for the student’s supervision or health.</w:t>
      </w:r>
      <w:r w:rsidRPr="008955A2">
        <w:rPr>
          <w:rStyle w:val="FootnoteReference"/>
          <w:highlight w:val="lightGray"/>
        </w:rPr>
        <w:footnoteReference w:id="10"/>
      </w:r>
    </w:p>
    <w:p w14:paraId="3C3AB233" w14:textId="1297682A" w:rsidR="00651D1E" w:rsidDel="001D5FD4" w:rsidRDefault="007A68EF" w:rsidP="008A0845">
      <w:pPr>
        <w:pStyle w:val="PolicyBodyText"/>
        <w:spacing w:line="240" w:lineRule="auto"/>
        <w:rPr>
          <w:del w:id="7" w:author="OSBA" w:date="2025-09-12T17:12:00Z" w16du:dateUtc="2025-09-13T00:12:00Z"/>
        </w:rPr>
      </w:pPr>
      <w:r w:rsidRPr="008955A2">
        <w:rPr>
          <w:highlight w:val="lightGray"/>
        </w:rPr>
        <w:t>Accommodations will be in effect no later than 10 school days after the written notification is received by the district and will be reviewed as needed, but no later than every two months.</w:t>
      </w:r>
      <w:del w:id="8" w:author="OSBA" w:date="2025-09-12T17:12:00Z" w16du:dateUtc="2025-09-13T00:12:00Z">
        <w:r w:rsidR="00651D1E" w:rsidRPr="008A0845">
          <w:delText xml:space="preserve">A student who continues to participate in extracurricular sports in grades 7 through 12 shall be required to complete a </w:delText>
        </w:r>
        <w:r w:rsidR="003731A1" w:rsidRPr="008A0845">
          <w:delText xml:space="preserve">sports </w:delText>
        </w:r>
        <w:r w:rsidR="00651D1E" w:rsidRPr="008A0845">
          <w:delText>examination once every two years, thereafter.</w:delText>
        </w:r>
      </w:del>
    </w:p>
    <w:p w14:paraId="04E8174B" w14:textId="77777777" w:rsidR="001D5FD4" w:rsidRPr="008A0845" w:rsidRDefault="001D5FD4" w:rsidP="008A0845">
      <w:pPr>
        <w:pStyle w:val="PolicyBodyText"/>
        <w:spacing w:line="240" w:lineRule="auto"/>
      </w:pPr>
    </w:p>
    <w:p w14:paraId="38EDF82F" w14:textId="1C01D771" w:rsidR="0037606E" w:rsidRDefault="00D94DD4" w:rsidP="000C6FCC">
      <w:pPr>
        <w:pStyle w:val="PolicyBodyText"/>
      </w:pPr>
      <w:r w:rsidRPr="008A0845">
        <w:t>END OF POLICY</w:t>
      </w:r>
    </w:p>
    <w:p w14:paraId="1E2909B1" w14:textId="77777777" w:rsidR="000C6FCC" w:rsidRDefault="000C6FCC" w:rsidP="000C6FCC">
      <w:pPr>
        <w:pStyle w:val="PolicyLine"/>
      </w:pPr>
    </w:p>
    <w:p w14:paraId="3E50983B" w14:textId="77777777" w:rsidR="000C6FCC" w:rsidRPr="00070DA4" w:rsidRDefault="000C6FCC" w:rsidP="000C6FCC">
      <w:pPr>
        <w:pStyle w:val="PolicyReferencesHeading"/>
      </w:pPr>
      <w:r w:rsidRPr="00070DA4">
        <w:t>Legal Reference(s):</w:t>
      </w:r>
    </w:p>
    <w:p w14:paraId="34ECDD49" w14:textId="77777777" w:rsidR="000C6FCC" w:rsidRPr="00070DA4" w:rsidRDefault="000C6FCC" w:rsidP="000C6FCC">
      <w:pPr>
        <w:pStyle w:val="PolicyReferences"/>
      </w:pPr>
    </w:p>
    <w:p w14:paraId="10C2DAA9" w14:textId="77777777" w:rsidR="000C6FCC" w:rsidRPr="00070DA4" w:rsidRDefault="000C6FCC" w:rsidP="000C6FCC">
      <w:pPr>
        <w:pStyle w:val="PolicyReferences"/>
        <w:sectPr w:rsidR="000C6FCC" w:rsidRPr="00070DA4"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bookmarkStart w:id="9" w:name="Laws"/>
      <w:bookmarkStart w:id="10" w:name="ORS"/>
      <w:bookmarkEnd w:id="9"/>
      <w:bookmarkEnd w:id="10"/>
    </w:p>
    <w:p w14:paraId="49483454" w14:textId="77777777" w:rsidR="000C6FCC" w:rsidRPr="00070DA4" w:rsidRDefault="000C6FCC" w:rsidP="000C6FCC">
      <w:pPr>
        <w:pStyle w:val="PolicyReferences"/>
      </w:pPr>
      <w:hyperlink r:id="rId14" w:history="1">
        <w:r w:rsidRPr="00070DA4">
          <w:rPr>
            <w:rStyle w:val="Hyperlink"/>
          </w:rPr>
          <w:t>ORS 326</w:t>
        </w:r>
      </w:hyperlink>
      <w:r w:rsidRPr="00070DA4">
        <w:t>.580</w:t>
      </w:r>
    </w:p>
    <w:p w14:paraId="720C5999" w14:textId="77777777" w:rsidR="000C6FCC" w:rsidRPr="00070DA4" w:rsidRDefault="000C6FCC" w:rsidP="000C6FCC">
      <w:pPr>
        <w:pStyle w:val="PolicyReferences"/>
      </w:pPr>
      <w:hyperlink r:id="rId15" w:history="1">
        <w:r w:rsidRPr="00070DA4">
          <w:rPr>
            <w:rStyle w:val="Hyperlink"/>
          </w:rPr>
          <w:t>ORS 336</w:t>
        </w:r>
      </w:hyperlink>
      <w:r w:rsidRPr="00070DA4">
        <w:t>.479</w:t>
      </w:r>
    </w:p>
    <w:p w14:paraId="5ED62FAD" w14:textId="77777777" w:rsidR="000C6FCC" w:rsidRPr="00070DA4" w:rsidRDefault="000C6FCC" w:rsidP="000C6FCC">
      <w:pPr>
        <w:pStyle w:val="PolicyReferences"/>
      </w:pPr>
      <w:hyperlink r:id="rId16" w:history="1">
        <w:r w:rsidRPr="00070DA4">
          <w:rPr>
            <w:rStyle w:val="Hyperlink"/>
          </w:rPr>
          <w:t>ORS 336</w:t>
        </w:r>
      </w:hyperlink>
      <w:r w:rsidRPr="00070DA4">
        <w:t xml:space="preserve">.485 - </w:t>
      </w:r>
      <w:del w:id="11" w:author="OSBA" w:date="2025-09-12T17:12:00Z" w16du:dateUtc="2025-09-13T00:12:00Z">
        <w:r w:rsidRPr="00070DA4">
          <w:delText xml:space="preserve">ORS </w:delText>
        </w:r>
      </w:del>
      <w:r w:rsidRPr="00070DA4">
        <w:t>336.490</w:t>
      </w:r>
    </w:p>
    <w:p w14:paraId="59EFEBAB" w14:textId="77777777" w:rsidR="000C6FCC" w:rsidRPr="00070DA4" w:rsidRDefault="000C6FCC" w:rsidP="000C6FCC">
      <w:pPr>
        <w:pStyle w:val="PolicyReferences"/>
      </w:pPr>
      <w:hyperlink r:id="rId17" w:history="1">
        <w:r w:rsidRPr="00070DA4">
          <w:rPr>
            <w:rStyle w:val="Hyperlink"/>
          </w:rPr>
          <w:t>ORS 433</w:t>
        </w:r>
      </w:hyperlink>
      <w:r w:rsidRPr="00070DA4">
        <w:t>.235 - 433.280</w:t>
      </w:r>
    </w:p>
    <w:p w14:paraId="6430E792" w14:textId="77777777" w:rsidR="000C6FCC" w:rsidRPr="00070DA4" w:rsidRDefault="000C6FCC" w:rsidP="000C6FCC">
      <w:pPr>
        <w:pStyle w:val="PolicyReferences"/>
      </w:pPr>
    </w:p>
    <w:bookmarkStart w:id="12" w:name="OAR"/>
    <w:bookmarkEnd w:id="12"/>
    <w:p w14:paraId="4330ADD2" w14:textId="77777777" w:rsidR="000C6FCC" w:rsidRPr="00070DA4" w:rsidRDefault="000C6FCC" w:rsidP="000C6FCC">
      <w:pPr>
        <w:pStyle w:val="PolicyReferences"/>
      </w:pPr>
      <w:r w:rsidRPr="00070DA4">
        <w:fldChar w:fldCharType="begin"/>
      </w:r>
      <w:r w:rsidRPr="00070DA4">
        <w:instrText xml:space="preserve"> HYPERLINK "http://policy.osba.org/orsredir.asp?ors=oar-333" </w:instrText>
      </w:r>
      <w:r w:rsidRPr="00070DA4">
        <w:fldChar w:fldCharType="separate"/>
      </w:r>
      <w:r w:rsidRPr="00070DA4">
        <w:rPr>
          <w:rStyle w:val="Hyperlink"/>
        </w:rPr>
        <w:t>OAR 333</w:t>
      </w:r>
      <w:r w:rsidRPr="00070DA4">
        <w:fldChar w:fldCharType="end"/>
      </w:r>
      <w:r w:rsidRPr="00070DA4">
        <w:t>-019-0010</w:t>
      </w:r>
    </w:p>
    <w:p w14:paraId="3D892CB4" w14:textId="77777777" w:rsidR="000C6FCC" w:rsidRPr="00070DA4" w:rsidRDefault="000C6FCC" w:rsidP="000C6FCC">
      <w:pPr>
        <w:pStyle w:val="PolicyReferences"/>
      </w:pPr>
      <w:hyperlink r:id="rId18" w:history="1">
        <w:r w:rsidRPr="00070DA4">
          <w:rPr>
            <w:rStyle w:val="Hyperlink"/>
          </w:rPr>
          <w:t>OAR 333</w:t>
        </w:r>
      </w:hyperlink>
      <w:r w:rsidRPr="00070DA4">
        <w:t>-050-0010 - 050-0120</w:t>
      </w:r>
    </w:p>
    <w:p w14:paraId="1E4B4C47" w14:textId="0ABE24F6" w:rsidR="000C6FCC" w:rsidRPr="00070DA4" w:rsidRDefault="000C6FCC" w:rsidP="000C6FCC">
      <w:pPr>
        <w:pStyle w:val="PolicyReferences"/>
        <w:sectPr w:rsidR="000C6FCC" w:rsidRPr="00070DA4" w:rsidSect="000C6FCC">
          <w:type w:val="continuous"/>
          <w:pgSz w:w="12240" w:h="15840" w:code="1"/>
          <w:pgMar w:top="936" w:right="720" w:bottom="720" w:left="1224" w:header="432" w:footer="720" w:gutter="0"/>
          <w:cols w:num="3" w:space="360"/>
          <w:docGrid w:linePitch="360"/>
        </w:sectPr>
      </w:pPr>
      <w:hyperlink r:id="rId19" w:history="1">
        <w:r w:rsidRPr="00070DA4">
          <w:rPr>
            <w:rStyle w:val="Hyperlink"/>
          </w:rPr>
          <w:t>OAR 581</w:t>
        </w:r>
      </w:hyperlink>
      <w:r w:rsidRPr="00070DA4">
        <w:t>-021-0041</w:t>
      </w:r>
      <w:r w:rsidR="0076798B" w:rsidRPr="008955A2">
        <w:rPr>
          <w:highlight w:val="lightGray"/>
        </w:rPr>
        <w:t>-021-3007</w:t>
      </w:r>
    </w:p>
    <w:p w14:paraId="49C4767D" w14:textId="188BD32D" w:rsidR="000C6FCC" w:rsidRPr="00070DA4" w:rsidRDefault="000C6FCC" w:rsidP="000C6FCC">
      <w:pPr>
        <w:pStyle w:val="PolicyReferences"/>
      </w:pPr>
    </w:p>
    <w:p w14:paraId="11026F82" w14:textId="77777777" w:rsidR="000C6FCC" w:rsidRPr="00070DA4" w:rsidRDefault="000C6FCC" w:rsidP="000C6FCC">
      <w:pPr>
        <w:pStyle w:val="PolicyReferences"/>
      </w:pPr>
      <w:bookmarkStart w:id="13" w:name="_Hlk69477681"/>
      <w:r w:rsidRPr="00070DA4">
        <w:lastRenderedPageBreak/>
        <w:t xml:space="preserve">McKinney-Vento Homeless Assistance Act, Subtitle VII-B, reauthorized by Title IX-A of </w:t>
      </w:r>
      <w:proofErr w:type="gramStart"/>
      <w:r w:rsidRPr="00070DA4">
        <w:t>the Every</w:t>
      </w:r>
      <w:proofErr w:type="gramEnd"/>
      <w:r w:rsidRPr="00070DA4">
        <w:t xml:space="preserve"> Student Succeeds Act, 42 U.S.C. §§ 11431-11435 (2018).</w:t>
      </w:r>
    </w:p>
    <w:p w14:paraId="257C7664" w14:textId="77777777" w:rsidR="000C6FCC" w:rsidRPr="00070DA4" w:rsidRDefault="000C6FCC" w:rsidP="000C6FCC">
      <w:pPr>
        <w:pStyle w:val="PolicyReferences"/>
      </w:pPr>
      <w:bookmarkStart w:id="14" w:name="_Hlk148622020"/>
      <w:r w:rsidRPr="00070DA4">
        <w:t>Family Educational Rights and Privacy Act of 1974, 20 U.S.C. § 1232g (2018); Family Educational Rights and Privacy, 34 C.F.R. Part 99 (2024).</w:t>
      </w:r>
      <w:bookmarkEnd w:id="13"/>
      <w:bookmarkEnd w:id="14"/>
    </w:p>
    <w:p w14:paraId="28FB3314" w14:textId="3B9CB40E" w:rsidR="00070DA4" w:rsidRPr="008955A2" w:rsidRDefault="00392B12" w:rsidP="000C6FCC">
      <w:pPr>
        <w:pStyle w:val="PolicyReferences"/>
        <w:rPr>
          <w:del w:id="15" w:author="OSBA" w:date="2025-09-12T17:12:00Z" w16du:dateUtc="2025-09-13T00:12:00Z"/>
          <w:smallCaps/>
          <w:highlight w:val="lightGray"/>
        </w:rPr>
      </w:pPr>
      <w:r w:rsidRPr="008955A2">
        <w:rPr>
          <w:highlight w:val="lightGray"/>
        </w:rPr>
        <w:t>House Bill 3007 (2025)</w:t>
      </w:r>
    </w:p>
    <w:p w14:paraId="7849C4B8" w14:textId="77777777" w:rsidR="00070DA4" w:rsidRPr="00070DA4" w:rsidRDefault="00070DA4" w:rsidP="000C6FCC">
      <w:pPr>
        <w:pStyle w:val="PolicyReferences"/>
        <w:rPr>
          <w:del w:id="16" w:author="OSBA" w:date="2025-09-12T17:12:00Z" w16du:dateUtc="2025-09-13T00:12:00Z"/>
          <w:smallCaps/>
        </w:rPr>
      </w:pPr>
    </w:p>
    <w:p w14:paraId="53D3F623" w14:textId="0446A9BB" w:rsidR="00070DA4" w:rsidRPr="00070DA4" w:rsidRDefault="00070DA4" w:rsidP="008929AB">
      <w:pPr>
        <w:pStyle w:val="PolicyReferences"/>
      </w:pPr>
      <w:bookmarkStart w:id="17" w:name="XREFS"/>
      <w:bookmarkEnd w:id="17"/>
    </w:p>
    <w:sectPr w:rsidR="00070DA4" w:rsidRPr="00070DA4"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F3CF7" w14:textId="77777777" w:rsidR="00E6094D" w:rsidRDefault="00E6094D" w:rsidP="00FC3907">
      <w:r>
        <w:separator/>
      </w:r>
    </w:p>
  </w:endnote>
  <w:endnote w:type="continuationSeparator" w:id="0">
    <w:p w14:paraId="025756FF" w14:textId="77777777" w:rsidR="00E6094D" w:rsidRDefault="00E6094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3339" w14:textId="77777777" w:rsidR="000C6FCC" w:rsidRDefault="000C6F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46729" w14:paraId="2FB24BB5" w14:textId="77777777" w:rsidTr="004616AD">
      <w:tc>
        <w:tcPr>
          <w:tcW w:w="2340" w:type="dxa"/>
        </w:tcPr>
        <w:p w14:paraId="36DD7567" w14:textId="77777777" w:rsidR="00B46729" w:rsidRDefault="00B46729" w:rsidP="004616AD">
          <w:pPr>
            <w:pStyle w:val="Footer"/>
            <w:rPr>
              <w:noProof/>
              <w:sz w:val="20"/>
            </w:rPr>
          </w:pPr>
        </w:p>
        <w:p w14:paraId="058CCCB7" w14:textId="70097BC0" w:rsidR="00B46729" w:rsidRDefault="00B46729" w:rsidP="004616AD">
          <w:pPr>
            <w:pStyle w:val="Footer"/>
            <w:rPr>
              <w:noProof/>
              <w:sz w:val="20"/>
            </w:rPr>
          </w:pPr>
        </w:p>
      </w:tc>
      <w:tc>
        <w:tcPr>
          <w:tcW w:w="7956" w:type="dxa"/>
        </w:tcPr>
        <w:p w14:paraId="05963D02" w14:textId="28C05252" w:rsidR="00B46729" w:rsidRDefault="00B46729" w:rsidP="004616AD">
          <w:pPr>
            <w:pStyle w:val="Footer"/>
            <w:jc w:val="right"/>
          </w:pPr>
          <w:r>
            <w:t>Immunizations, School Sports Participation, Concussions Other Brain Injuries** – JHCA/JHCB</w:t>
          </w:r>
        </w:p>
        <w:p w14:paraId="6FAF35DD" w14:textId="77777777" w:rsidR="00B46729" w:rsidRDefault="00B4672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60F324C" w14:textId="77777777" w:rsidR="00B46729" w:rsidRPr="00782930" w:rsidRDefault="00B4672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615CC" w14:textId="77777777" w:rsidR="000C6FCC" w:rsidRDefault="000C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4F57A" w14:textId="77777777" w:rsidR="00E6094D" w:rsidRDefault="00E6094D" w:rsidP="00FC3907">
      <w:r>
        <w:separator/>
      </w:r>
    </w:p>
  </w:footnote>
  <w:footnote w:type="continuationSeparator" w:id="0">
    <w:p w14:paraId="6841E34F" w14:textId="77777777" w:rsidR="00E6094D" w:rsidRDefault="00E6094D" w:rsidP="00FC3907">
      <w:r>
        <w:continuationSeparator/>
      </w:r>
    </w:p>
  </w:footnote>
  <w:footnote w:id="1">
    <w:p w14:paraId="4CA7E0D0" w14:textId="39510ECE" w:rsidR="00651D1E" w:rsidRDefault="00651D1E" w:rsidP="00651D1E">
      <w:pPr>
        <w:pStyle w:val="FootnoteText"/>
        <w:rPr>
          <w:highlight w:val="darkGray"/>
        </w:rPr>
      </w:pPr>
      <w:r w:rsidRPr="00651D1E">
        <w:rPr>
          <w:rStyle w:val="FootnoteReference"/>
        </w:rPr>
        <w:footnoteRef/>
      </w:r>
      <w:bookmarkStart w:id="2" w:name="_Hlk69477533"/>
      <w:r w:rsidRPr="00651D1E">
        <w:t xml:space="preserve"> </w:t>
      </w:r>
      <w:r w:rsidRPr="008A0845">
        <w:t xml:space="preserve">The district shall immediately enroll a </w:t>
      </w:r>
      <w:del w:id="3" w:author="OSBA" w:date="2025-09-12T17:12:00Z" w16du:dateUtc="2025-09-13T00:12:00Z">
        <w:r w:rsidRPr="008A0845">
          <w:delText xml:space="preserve">homeless </w:delText>
        </w:r>
      </w:del>
      <w:r w:rsidRPr="008A0845">
        <w:t>student</w:t>
      </w:r>
      <w:r w:rsidR="000202CE" w:rsidRPr="008955A2">
        <w:rPr>
          <w:highlight w:val="lightGray"/>
        </w:rPr>
        <w:t xml:space="preserve"> </w:t>
      </w:r>
      <w:r w:rsidR="00FC418B" w:rsidRPr="008955A2">
        <w:rPr>
          <w:highlight w:val="lightGray"/>
        </w:rPr>
        <w:t>experiencing houselessness</w:t>
      </w:r>
      <w:r w:rsidRPr="008A0845">
        <w:t xml:space="preserve"> in the school selected even if the student is unable to produce records normally required for enrollment.</w:t>
      </w:r>
      <w:bookmarkEnd w:id="2"/>
    </w:p>
  </w:footnote>
  <w:footnote w:id="2">
    <w:p w14:paraId="5F68713D" w14:textId="77777777" w:rsidR="00651D1E" w:rsidRDefault="00651D1E" w:rsidP="00651D1E">
      <w:pPr>
        <w:pStyle w:val="FootnoteText"/>
      </w:pPr>
      <w:r>
        <w:rPr>
          <w:rStyle w:val="FootnoteReference"/>
        </w:rPr>
        <w:footnoteRef/>
      </w:r>
      <w:r>
        <w:t xml:space="preserve"> </w:t>
      </w:r>
      <w:r w:rsidRPr="008A0845">
        <w:t>Documentation requirements for exemptions are outlined in ORS 433.267.</w:t>
      </w:r>
    </w:p>
  </w:footnote>
  <w:footnote w:id="3">
    <w:p w14:paraId="06E20D0F" w14:textId="77777777" w:rsidR="003731A1" w:rsidRPr="007362EF" w:rsidRDefault="003731A1" w:rsidP="003731A1">
      <w:pPr>
        <w:pStyle w:val="FootnoteText"/>
      </w:pPr>
      <w:r w:rsidRPr="007362EF">
        <w:rPr>
          <w:rStyle w:val="FootnoteReference"/>
        </w:rPr>
        <w:footnoteRef/>
      </w:r>
      <w:r w:rsidRPr="007362EF">
        <w:t xml:space="preserve"> The required form is available at </w:t>
      </w:r>
      <w:hyperlink r:id="rId1" w:history="1">
        <w:r w:rsidRPr="007362EF">
          <w:rPr>
            <w:rStyle w:val="Hyperlink"/>
          </w:rPr>
          <w:t>https://www.osaa.org/governance/forms</w:t>
        </w:r>
      </w:hyperlink>
      <w:r w:rsidRPr="007362EF">
        <w:t>, a copy may be obtained from a school office, or a form generated by the medical provider may be used if it meets requirements of law in OAR 581-021-0041.</w:t>
      </w:r>
    </w:p>
  </w:footnote>
  <w:footnote w:id="4">
    <w:p w14:paraId="291BBEE2" w14:textId="77777777" w:rsidR="003731A1" w:rsidRPr="007362EF" w:rsidRDefault="003731A1" w:rsidP="003731A1">
      <w:pPr>
        <w:pStyle w:val="FootnoteText"/>
      </w:pPr>
      <w:r w:rsidRPr="007362EF">
        <w:rPr>
          <w:rStyle w:val="FootnoteReference"/>
        </w:rPr>
        <w:footnoteRef/>
      </w:r>
      <w:r w:rsidRPr="007362EF">
        <w:t xml:space="preserve"> The form may be used in either a hard copy or electronic format.</w:t>
      </w:r>
    </w:p>
  </w:footnote>
  <w:footnote w:id="5">
    <w:p w14:paraId="2876B40D" w14:textId="77777777" w:rsidR="003731A1" w:rsidRPr="007362EF" w:rsidRDefault="003731A1" w:rsidP="003731A1">
      <w:pPr>
        <w:pStyle w:val="FootnoteText"/>
      </w:pPr>
      <w:r w:rsidRPr="007362EF">
        <w:rPr>
          <w:rStyle w:val="FootnoteReference"/>
        </w:rPr>
        <w:footnoteRef/>
      </w:r>
      <w:r w:rsidRPr="007362EF">
        <w:t xml:space="preserve"> This physical examination must be conducted by a physician possessing an unrestricted license to practice medicine, a licensed naturopathic physician, a licensed physician assistant, a licensed nurse practitioner or a licensed chiropractic physician who has clinical training and experience in detecting cardiopulmonary diseases and defects.</w:t>
      </w:r>
    </w:p>
  </w:footnote>
  <w:footnote w:id="6">
    <w:p w14:paraId="31948B0C" w14:textId="77777777" w:rsidR="003731A1" w:rsidRPr="007362EF" w:rsidRDefault="003731A1" w:rsidP="003731A1">
      <w:pPr>
        <w:pStyle w:val="FootnoteText"/>
      </w:pPr>
      <w:r w:rsidRPr="007362EF">
        <w:rPr>
          <w:rStyle w:val="FootnoteReference"/>
        </w:rPr>
        <w:footnoteRef/>
      </w:r>
      <w:r w:rsidRPr="007362EF">
        <w:t xml:space="preserve"> For more information regarding medical releases for students in grades 9-12, see OSAA rules. </w:t>
      </w:r>
    </w:p>
  </w:footnote>
  <w:footnote w:id="7">
    <w:p w14:paraId="2AA70D26" w14:textId="77777777" w:rsidR="003731A1" w:rsidRPr="007362EF" w:rsidRDefault="003731A1" w:rsidP="003731A1">
      <w:pPr>
        <w:pStyle w:val="FootnoteText"/>
      </w:pPr>
      <w:r w:rsidRPr="007362EF">
        <w:rPr>
          <w:rStyle w:val="FootnoteReference"/>
        </w:rPr>
        <w:footnoteRef/>
      </w:r>
      <w:r w:rsidRPr="007362EF">
        <w:t xml:space="preserve"> “Health care professional” includes a chiropractic physician, a naturopathic physician, a psychologist, a physical therapist, an occupational therapist, a physician assistant or a nurse practitioner who is licensed or registered under the laws of Oregon.</w:t>
      </w:r>
    </w:p>
  </w:footnote>
  <w:footnote w:id="8">
    <w:p w14:paraId="5583C3A9" w14:textId="77777777" w:rsidR="00AE7397" w:rsidRPr="008955A2" w:rsidRDefault="00AE7397" w:rsidP="00AE7397">
      <w:pPr>
        <w:pStyle w:val="FootnoteText"/>
        <w:rPr>
          <w:highlight w:val="lightGray"/>
        </w:rPr>
      </w:pPr>
      <w:r w:rsidRPr="008955A2">
        <w:rPr>
          <w:rStyle w:val="FootnoteReference"/>
          <w:highlight w:val="lightGray"/>
        </w:rPr>
        <w:footnoteRef/>
      </w:r>
      <w:r w:rsidRPr="008955A2">
        <w:rPr>
          <w:highlight w:val="lightGray"/>
        </w:rPr>
        <w:t xml:space="preserve"> “Written notification” means a written notice from a parent or guardian, supported by medical documentation from a health care professional, informing the district that they are requesting an accommodation for a student who has been diagnosed with a concussion or other brain injury by a health care professional.</w:t>
      </w:r>
    </w:p>
  </w:footnote>
  <w:footnote w:id="9">
    <w:p w14:paraId="3AF61146" w14:textId="77777777" w:rsidR="00FB0A9B" w:rsidRPr="008955A2" w:rsidRDefault="00FB0A9B">
      <w:pPr>
        <w:pStyle w:val="FootnoteText"/>
        <w:rPr>
          <w:highlight w:val="lightGray"/>
        </w:rPr>
      </w:pPr>
      <w:r w:rsidRPr="008955A2">
        <w:rPr>
          <w:rStyle w:val="FootnoteReference"/>
          <w:highlight w:val="lightGray"/>
        </w:rPr>
        <w:footnoteRef/>
      </w:r>
      <w:r w:rsidRPr="008955A2">
        <w:rPr>
          <w:highlight w:val="lightGray"/>
        </w:rPr>
        <w:t xml:space="preserve"> The district </w:t>
      </w:r>
      <w:r w:rsidR="00170B79" w:rsidRPr="008955A2">
        <w:rPr>
          <w:highlight w:val="lightGray"/>
        </w:rPr>
        <w:t>must</w:t>
      </w:r>
      <w:r w:rsidRPr="008955A2">
        <w:rPr>
          <w:highlight w:val="lightGray"/>
        </w:rPr>
        <w:t xml:space="preserve"> use the sample form developed by ODE</w:t>
      </w:r>
      <w:r w:rsidR="000A3F5B" w:rsidRPr="008955A2">
        <w:rPr>
          <w:highlight w:val="lightGray"/>
        </w:rPr>
        <w:t xml:space="preserve"> </w:t>
      </w:r>
      <w:r w:rsidR="00CB293F" w:rsidRPr="008955A2">
        <w:rPr>
          <w:highlight w:val="lightGray"/>
        </w:rPr>
        <w:t>[add link when available]</w:t>
      </w:r>
      <w:r w:rsidRPr="008955A2">
        <w:rPr>
          <w:highlight w:val="lightGray"/>
        </w:rPr>
        <w:t xml:space="preserve"> or a district form that includes all required content.</w:t>
      </w:r>
    </w:p>
  </w:footnote>
  <w:footnote w:id="10">
    <w:p w14:paraId="0D016CF8" w14:textId="77777777" w:rsidR="007A68EF" w:rsidRPr="008955A2" w:rsidRDefault="007A68EF">
      <w:pPr>
        <w:pStyle w:val="FootnoteText"/>
        <w:rPr>
          <w:highlight w:val="lightGray"/>
        </w:rPr>
      </w:pPr>
      <w:r w:rsidRPr="008955A2">
        <w:rPr>
          <w:rStyle w:val="FootnoteReference"/>
          <w:highlight w:val="lightGray"/>
        </w:rPr>
        <w:footnoteRef/>
      </w:r>
      <w:r w:rsidRPr="008955A2">
        <w:rPr>
          <w:highlight w:val="lightGray"/>
        </w:rPr>
        <w:t xml:space="preserve"> Including, but not limited to, school nurses, counselors, physical education teachers, coaches, athletic trainers and staff supervision recess or other physical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CE2E3" w14:textId="77777777" w:rsidR="000C6FCC" w:rsidRPr="00B46729" w:rsidRDefault="000C6F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4640A" w14:textId="77777777" w:rsidR="000C6FCC" w:rsidRDefault="000C6F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42C9F" w14:textId="77777777" w:rsidR="000C6FCC" w:rsidRDefault="000C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8069160">
    <w:abstractNumId w:val="7"/>
  </w:num>
  <w:num w:numId="2" w16cid:durableId="376660212">
    <w:abstractNumId w:val="4"/>
  </w:num>
  <w:num w:numId="3" w16cid:durableId="2135319759">
    <w:abstractNumId w:val="4"/>
  </w:num>
  <w:num w:numId="4" w16cid:durableId="320424857">
    <w:abstractNumId w:val="3"/>
  </w:num>
  <w:num w:numId="5" w16cid:durableId="401565761">
    <w:abstractNumId w:val="3"/>
  </w:num>
  <w:num w:numId="6" w16cid:durableId="1482891829">
    <w:abstractNumId w:val="2"/>
  </w:num>
  <w:num w:numId="7" w16cid:durableId="1073089098">
    <w:abstractNumId w:val="2"/>
  </w:num>
  <w:num w:numId="8" w16cid:durableId="2037458625">
    <w:abstractNumId w:val="1"/>
  </w:num>
  <w:num w:numId="9" w16cid:durableId="1165438886">
    <w:abstractNumId w:val="1"/>
  </w:num>
  <w:num w:numId="10" w16cid:durableId="168103291">
    <w:abstractNumId w:val="0"/>
  </w:num>
  <w:num w:numId="11" w16cid:durableId="1729569533">
    <w:abstractNumId w:val="0"/>
  </w:num>
  <w:num w:numId="12" w16cid:durableId="1959602723">
    <w:abstractNumId w:val="6"/>
  </w:num>
  <w:num w:numId="13" w16cid:durableId="976450236">
    <w:abstractNumId w:val="9"/>
  </w:num>
  <w:num w:numId="14" w16cid:durableId="669480105">
    <w:abstractNumId w:val="8"/>
  </w:num>
  <w:num w:numId="15" w16cid:durableId="291134659">
    <w:abstractNumId w:val="5"/>
  </w:num>
  <w:num w:numId="16" w16cid:durableId="18598513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76833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23365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17639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0457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53703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ean Chiappisi">
    <w15:presenceInfo w15:providerId="AD" w15:userId="S::jwchiap@osba.org::63075ca5-2eea-445f-aad0-67b9428d6cf2"/>
  </w15:person>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1FAD"/>
    <w:rsid w:val="000143A2"/>
    <w:rsid w:val="00017254"/>
    <w:rsid w:val="000202CE"/>
    <w:rsid w:val="00026726"/>
    <w:rsid w:val="00030F70"/>
    <w:rsid w:val="000376CE"/>
    <w:rsid w:val="0004168D"/>
    <w:rsid w:val="000511CD"/>
    <w:rsid w:val="00052BE8"/>
    <w:rsid w:val="000559E3"/>
    <w:rsid w:val="000577C7"/>
    <w:rsid w:val="000617BB"/>
    <w:rsid w:val="000621F0"/>
    <w:rsid w:val="000652DA"/>
    <w:rsid w:val="00065309"/>
    <w:rsid w:val="0007087A"/>
    <w:rsid w:val="00070DA4"/>
    <w:rsid w:val="00074380"/>
    <w:rsid w:val="00082D37"/>
    <w:rsid w:val="00083481"/>
    <w:rsid w:val="00093AF4"/>
    <w:rsid w:val="00093EC6"/>
    <w:rsid w:val="00095F9B"/>
    <w:rsid w:val="00096B9C"/>
    <w:rsid w:val="000A132A"/>
    <w:rsid w:val="000A2FE8"/>
    <w:rsid w:val="000A3F5B"/>
    <w:rsid w:val="000A6A9E"/>
    <w:rsid w:val="000B092A"/>
    <w:rsid w:val="000B75D8"/>
    <w:rsid w:val="000C6FCC"/>
    <w:rsid w:val="000D522B"/>
    <w:rsid w:val="000E4077"/>
    <w:rsid w:val="000E5FD1"/>
    <w:rsid w:val="000F261A"/>
    <w:rsid w:val="000F30CA"/>
    <w:rsid w:val="000F710F"/>
    <w:rsid w:val="000F7910"/>
    <w:rsid w:val="00103C48"/>
    <w:rsid w:val="00123136"/>
    <w:rsid w:val="00125E1F"/>
    <w:rsid w:val="00131C84"/>
    <w:rsid w:val="00137065"/>
    <w:rsid w:val="00137C4A"/>
    <w:rsid w:val="001479B1"/>
    <w:rsid w:val="00151EC6"/>
    <w:rsid w:val="00156E2E"/>
    <w:rsid w:val="00156EA7"/>
    <w:rsid w:val="00170B79"/>
    <w:rsid w:val="0017177C"/>
    <w:rsid w:val="0018025F"/>
    <w:rsid w:val="00191475"/>
    <w:rsid w:val="001A2009"/>
    <w:rsid w:val="001A48FB"/>
    <w:rsid w:val="001A5BBB"/>
    <w:rsid w:val="001C1265"/>
    <w:rsid w:val="001C1D43"/>
    <w:rsid w:val="001C3978"/>
    <w:rsid w:val="001C5C15"/>
    <w:rsid w:val="001D5FD4"/>
    <w:rsid w:val="001E1260"/>
    <w:rsid w:val="001E7AE7"/>
    <w:rsid w:val="001F4D2D"/>
    <w:rsid w:val="00205ED2"/>
    <w:rsid w:val="0021369D"/>
    <w:rsid w:val="00217190"/>
    <w:rsid w:val="00222C60"/>
    <w:rsid w:val="00224022"/>
    <w:rsid w:val="00246025"/>
    <w:rsid w:val="00253CA1"/>
    <w:rsid w:val="00255D14"/>
    <w:rsid w:val="0028031C"/>
    <w:rsid w:val="00280B93"/>
    <w:rsid w:val="002821D2"/>
    <w:rsid w:val="00284A5E"/>
    <w:rsid w:val="00286D2D"/>
    <w:rsid w:val="002A7657"/>
    <w:rsid w:val="002C77C7"/>
    <w:rsid w:val="002F4D33"/>
    <w:rsid w:val="002F59DA"/>
    <w:rsid w:val="002F7C67"/>
    <w:rsid w:val="00305489"/>
    <w:rsid w:val="00306648"/>
    <w:rsid w:val="00306B03"/>
    <w:rsid w:val="003111DF"/>
    <w:rsid w:val="00311B2D"/>
    <w:rsid w:val="003233D7"/>
    <w:rsid w:val="003234E0"/>
    <w:rsid w:val="00346329"/>
    <w:rsid w:val="00354BAF"/>
    <w:rsid w:val="00355C5E"/>
    <w:rsid w:val="00363573"/>
    <w:rsid w:val="00363AE7"/>
    <w:rsid w:val="003652E2"/>
    <w:rsid w:val="00367B06"/>
    <w:rsid w:val="003731A1"/>
    <w:rsid w:val="00373D13"/>
    <w:rsid w:val="003750DD"/>
    <w:rsid w:val="0037606E"/>
    <w:rsid w:val="003804C0"/>
    <w:rsid w:val="00385E10"/>
    <w:rsid w:val="003915B0"/>
    <w:rsid w:val="00392B12"/>
    <w:rsid w:val="003B3329"/>
    <w:rsid w:val="003D10D4"/>
    <w:rsid w:val="003E6E0C"/>
    <w:rsid w:val="003F7B66"/>
    <w:rsid w:val="00415660"/>
    <w:rsid w:val="00415A69"/>
    <w:rsid w:val="004347FA"/>
    <w:rsid w:val="00440997"/>
    <w:rsid w:val="00443C38"/>
    <w:rsid w:val="00453EF5"/>
    <w:rsid w:val="00455739"/>
    <w:rsid w:val="00456577"/>
    <w:rsid w:val="00472B26"/>
    <w:rsid w:val="00482A31"/>
    <w:rsid w:val="00484B66"/>
    <w:rsid w:val="00486C3C"/>
    <w:rsid w:val="00490A75"/>
    <w:rsid w:val="0049277F"/>
    <w:rsid w:val="00494174"/>
    <w:rsid w:val="0049484A"/>
    <w:rsid w:val="004A439D"/>
    <w:rsid w:val="004C1EE4"/>
    <w:rsid w:val="004C2F7D"/>
    <w:rsid w:val="004E3582"/>
    <w:rsid w:val="004E496C"/>
    <w:rsid w:val="004E677C"/>
    <w:rsid w:val="004F53EB"/>
    <w:rsid w:val="005017C8"/>
    <w:rsid w:val="005130E3"/>
    <w:rsid w:val="0051750D"/>
    <w:rsid w:val="00524F11"/>
    <w:rsid w:val="005342BD"/>
    <w:rsid w:val="00536354"/>
    <w:rsid w:val="00543474"/>
    <w:rsid w:val="00557E6B"/>
    <w:rsid w:val="0057165A"/>
    <w:rsid w:val="00573A5C"/>
    <w:rsid w:val="00583F3B"/>
    <w:rsid w:val="00584EA7"/>
    <w:rsid w:val="005853DC"/>
    <w:rsid w:val="00592F54"/>
    <w:rsid w:val="00594050"/>
    <w:rsid w:val="005A0A48"/>
    <w:rsid w:val="005A4EEB"/>
    <w:rsid w:val="005A6BFA"/>
    <w:rsid w:val="005B57E4"/>
    <w:rsid w:val="005C1564"/>
    <w:rsid w:val="005C35E5"/>
    <w:rsid w:val="005C4313"/>
    <w:rsid w:val="005D03DD"/>
    <w:rsid w:val="005D6FD0"/>
    <w:rsid w:val="005E06B3"/>
    <w:rsid w:val="005E3108"/>
    <w:rsid w:val="005E3F0A"/>
    <w:rsid w:val="005F3316"/>
    <w:rsid w:val="00603EF7"/>
    <w:rsid w:val="0060463A"/>
    <w:rsid w:val="0061672C"/>
    <w:rsid w:val="00616ECB"/>
    <w:rsid w:val="00620A00"/>
    <w:rsid w:val="00621BA2"/>
    <w:rsid w:val="00621D2B"/>
    <w:rsid w:val="0062603D"/>
    <w:rsid w:val="00634B0E"/>
    <w:rsid w:val="00645006"/>
    <w:rsid w:val="00651D1E"/>
    <w:rsid w:val="006565A4"/>
    <w:rsid w:val="00660AC5"/>
    <w:rsid w:val="00662E7C"/>
    <w:rsid w:val="00662FDF"/>
    <w:rsid w:val="006705C2"/>
    <w:rsid w:val="006728D3"/>
    <w:rsid w:val="00677D15"/>
    <w:rsid w:val="00684386"/>
    <w:rsid w:val="00685AAF"/>
    <w:rsid w:val="00695030"/>
    <w:rsid w:val="00695431"/>
    <w:rsid w:val="00695577"/>
    <w:rsid w:val="0069687A"/>
    <w:rsid w:val="006A0245"/>
    <w:rsid w:val="006A38EE"/>
    <w:rsid w:val="006B088B"/>
    <w:rsid w:val="006B2209"/>
    <w:rsid w:val="006D69E9"/>
    <w:rsid w:val="006E1687"/>
    <w:rsid w:val="006E41D6"/>
    <w:rsid w:val="006E544D"/>
    <w:rsid w:val="006E5941"/>
    <w:rsid w:val="006E71CD"/>
    <w:rsid w:val="006F1D14"/>
    <w:rsid w:val="00700E92"/>
    <w:rsid w:val="00706D93"/>
    <w:rsid w:val="00727D7D"/>
    <w:rsid w:val="00732015"/>
    <w:rsid w:val="0073390E"/>
    <w:rsid w:val="00734CF6"/>
    <w:rsid w:val="007362EF"/>
    <w:rsid w:val="00737933"/>
    <w:rsid w:val="007405D2"/>
    <w:rsid w:val="007443E2"/>
    <w:rsid w:val="00750803"/>
    <w:rsid w:val="007519A6"/>
    <w:rsid w:val="00752B2D"/>
    <w:rsid w:val="00754B98"/>
    <w:rsid w:val="00763130"/>
    <w:rsid w:val="00763A99"/>
    <w:rsid w:val="0076798B"/>
    <w:rsid w:val="00782930"/>
    <w:rsid w:val="00784DE2"/>
    <w:rsid w:val="00792020"/>
    <w:rsid w:val="007A0E9B"/>
    <w:rsid w:val="007A3694"/>
    <w:rsid w:val="007A68EF"/>
    <w:rsid w:val="007A7F92"/>
    <w:rsid w:val="007B228A"/>
    <w:rsid w:val="007B384B"/>
    <w:rsid w:val="007C76B0"/>
    <w:rsid w:val="007D02D3"/>
    <w:rsid w:val="007D7AED"/>
    <w:rsid w:val="007E3300"/>
    <w:rsid w:val="007E4701"/>
    <w:rsid w:val="007F0455"/>
    <w:rsid w:val="007F6DFF"/>
    <w:rsid w:val="007F7DDF"/>
    <w:rsid w:val="008073B2"/>
    <w:rsid w:val="008152CF"/>
    <w:rsid w:val="00823894"/>
    <w:rsid w:val="00824B84"/>
    <w:rsid w:val="00826F64"/>
    <w:rsid w:val="00830ED8"/>
    <w:rsid w:val="0083366F"/>
    <w:rsid w:val="00835AD6"/>
    <w:rsid w:val="00844CD8"/>
    <w:rsid w:val="00850A44"/>
    <w:rsid w:val="00870AE3"/>
    <w:rsid w:val="00870BED"/>
    <w:rsid w:val="00882C0D"/>
    <w:rsid w:val="00885063"/>
    <w:rsid w:val="00890313"/>
    <w:rsid w:val="0089257F"/>
    <w:rsid w:val="008929AB"/>
    <w:rsid w:val="008955A2"/>
    <w:rsid w:val="008962D0"/>
    <w:rsid w:val="008A0845"/>
    <w:rsid w:val="008A156E"/>
    <w:rsid w:val="008A2D8F"/>
    <w:rsid w:val="008A3BAF"/>
    <w:rsid w:val="008B0925"/>
    <w:rsid w:val="008B0F84"/>
    <w:rsid w:val="008B6FAC"/>
    <w:rsid w:val="008B730B"/>
    <w:rsid w:val="008D1417"/>
    <w:rsid w:val="008D663E"/>
    <w:rsid w:val="008E1CAE"/>
    <w:rsid w:val="008F4D57"/>
    <w:rsid w:val="00907595"/>
    <w:rsid w:val="00907FA5"/>
    <w:rsid w:val="00912BAC"/>
    <w:rsid w:val="00915161"/>
    <w:rsid w:val="009167D2"/>
    <w:rsid w:val="00923DFB"/>
    <w:rsid w:val="009300EE"/>
    <w:rsid w:val="009317A1"/>
    <w:rsid w:val="00935F0D"/>
    <w:rsid w:val="00940E79"/>
    <w:rsid w:val="009510E8"/>
    <w:rsid w:val="009510FB"/>
    <w:rsid w:val="00963266"/>
    <w:rsid w:val="00970917"/>
    <w:rsid w:val="00972985"/>
    <w:rsid w:val="00976D56"/>
    <w:rsid w:val="00976F42"/>
    <w:rsid w:val="00977D62"/>
    <w:rsid w:val="00981056"/>
    <w:rsid w:val="009816CA"/>
    <w:rsid w:val="00982B4E"/>
    <w:rsid w:val="009854C4"/>
    <w:rsid w:val="009A42F6"/>
    <w:rsid w:val="009B1678"/>
    <w:rsid w:val="009C4D2A"/>
    <w:rsid w:val="009D1BFE"/>
    <w:rsid w:val="009D41DC"/>
    <w:rsid w:val="009D427B"/>
    <w:rsid w:val="009D6C26"/>
    <w:rsid w:val="009F2011"/>
    <w:rsid w:val="009F24C0"/>
    <w:rsid w:val="009F4F41"/>
    <w:rsid w:val="009F5FF1"/>
    <w:rsid w:val="009F694C"/>
    <w:rsid w:val="009F7274"/>
    <w:rsid w:val="00A15392"/>
    <w:rsid w:val="00A20986"/>
    <w:rsid w:val="00A211F4"/>
    <w:rsid w:val="00A2302A"/>
    <w:rsid w:val="00A23B74"/>
    <w:rsid w:val="00A268EF"/>
    <w:rsid w:val="00A312B5"/>
    <w:rsid w:val="00A400D1"/>
    <w:rsid w:val="00A4186C"/>
    <w:rsid w:val="00A46315"/>
    <w:rsid w:val="00A61DAA"/>
    <w:rsid w:val="00A6308A"/>
    <w:rsid w:val="00A7204A"/>
    <w:rsid w:val="00A90202"/>
    <w:rsid w:val="00A967F8"/>
    <w:rsid w:val="00AB64DF"/>
    <w:rsid w:val="00AC308D"/>
    <w:rsid w:val="00AC3EDD"/>
    <w:rsid w:val="00AC5141"/>
    <w:rsid w:val="00AC5430"/>
    <w:rsid w:val="00AC6972"/>
    <w:rsid w:val="00AE1154"/>
    <w:rsid w:val="00AE7397"/>
    <w:rsid w:val="00AF3E4D"/>
    <w:rsid w:val="00AF6F27"/>
    <w:rsid w:val="00B01ACE"/>
    <w:rsid w:val="00B04433"/>
    <w:rsid w:val="00B2172D"/>
    <w:rsid w:val="00B22855"/>
    <w:rsid w:val="00B239E5"/>
    <w:rsid w:val="00B24778"/>
    <w:rsid w:val="00B3442C"/>
    <w:rsid w:val="00B36427"/>
    <w:rsid w:val="00B4113F"/>
    <w:rsid w:val="00B44352"/>
    <w:rsid w:val="00B4552F"/>
    <w:rsid w:val="00B45AAB"/>
    <w:rsid w:val="00B46729"/>
    <w:rsid w:val="00B56524"/>
    <w:rsid w:val="00B6070E"/>
    <w:rsid w:val="00B637AA"/>
    <w:rsid w:val="00B64BA7"/>
    <w:rsid w:val="00B659D3"/>
    <w:rsid w:val="00B67238"/>
    <w:rsid w:val="00B70CD3"/>
    <w:rsid w:val="00B76A55"/>
    <w:rsid w:val="00B83851"/>
    <w:rsid w:val="00B93330"/>
    <w:rsid w:val="00B94A90"/>
    <w:rsid w:val="00BA02CC"/>
    <w:rsid w:val="00BA4671"/>
    <w:rsid w:val="00BA54B2"/>
    <w:rsid w:val="00BA6271"/>
    <w:rsid w:val="00BA66C2"/>
    <w:rsid w:val="00BB2371"/>
    <w:rsid w:val="00BC4742"/>
    <w:rsid w:val="00BC6D2F"/>
    <w:rsid w:val="00BD65DF"/>
    <w:rsid w:val="00BE44C8"/>
    <w:rsid w:val="00BE450C"/>
    <w:rsid w:val="00BE5ECB"/>
    <w:rsid w:val="00BF1386"/>
    <w:rsid w:val="00C04F63"/>
    <w:rsid w:val="00C11E0F"/>
    <w:rsid w:val="00C1464B"/>
    <w:rsid w:val="00C16990"/>
    <w:rsid w:val="00C21664"/>
    <w:rsid w:val="00C25368"/>
    <w:rsid w:val="00C33AB4"/>
    <w:rsid w:val="00C4036C"/>
    <w:rsid w:val="00C42489"/>
    <w:rsid w:val="00C430FD"/>
    <w:rsid w:val="00C52B3E"/>
    <w:rsid w:val="00C64D76"/>
    <w:rsid w:val="00C71516"/>
    <w:rsid w:val="00C82AB8"/>
    <w:rsid w:val="00CB0E26"/>
    <w:rsid w:val="00CB18D4"/>
    <w:rsid w:val="00CB293F"/>
    <w:rsid w:val="00CB5D00"/>
    <w:rsid w:val="00CC11B1"/>
    <w:rsid w:val="00CC2690"/>
    <w:rsid w:val="00CC385F"/>
    <w:rsid w:val="00CC3DF7"/>
    <w:rsid w:val="00CC7D46"/>
    <w:rsid w:val="00CD0EDC"/>
    <w:rsid w:val="00CD3889"/>
    <w:rsid w:val="00CE1814"/>
    <w:rsid w:val="00CE3549"/>
    <w:rsid w:val="00CE482D"/>
    <w:rsid w:val="00CF6EF5"/>
    <w:rsid w:val="00CF72AA"/>
    <w:rsid w:val="00D01C38"/>
    <w:rsid w:val="00D108D1"/>
    <w:rsid w:val="00D16E17"/>
    <w:rsid w:val="00D309C4"/>
    <w:rsid w:val="00D33149"/>
    <w:rsid w:val="00D33F63"/>
    <w:rsid w:val="00D37171"/>
    <w:rsid w:val="00D37878"/>
    <w:rsid w:val="00D4493C"/>
    <w:rsid w:val="00D55ABF"/>
    <w:rsid w:val="00D65180"/>
    <w:rsid w:val="00D7233F"/>
    <w:rsid w:val="00D7490B"/>
    <w:rsid w:val="00D82C4F"/>
    <w:rsid w:val="00D85D37"/>
    <w:rsid w:val="00D87B51"/>
    <w:rsid w:val="00D94DD4"/>
    <w:rsid w:val="00DA001A"/>
    <w:rsid w:val="00DB4AC7"/>
    <w:rsid w:val="00DB7785"/>
    <w:rsid w:val="00DE0C18"/>
    <w:rsid w:val="00DE5C62"/>
    <w:rsid w:val="00DF0AE6"/>
    <w:rsid w:val="00DF464B"/>
    <w:rsid w:val="00E009DD"/>
    <w:rsid w:val="00E02F1C"/>
    <w:rsid w:val="00E07338"/>
    <w:rsid w:val="00E14787"/>
    <w:rsid w:val="00E20D70"/>
    <w:rsid w:val="00E2129D"/>
    <w:rsid w:val="00E34F37"/>
    <w:rsid w:val="00E56759"/>
    <w:rsid w:val="00E60543"/>
    <w:rsid w:val="00E6094D"/>
    <w:rsid w:val="00E67AB7"/>
    <w:rsid w:val="00E70BB8"/>
    <w:rsid w:val="00E71A63"/>
    <w:rsid w:val="00E727A4"/>
    <w:rsid w:val="00E81F69"/>
    <w:rsid w:val="00E908E7"/>
    <w:rsid w:val="00E9130E"/>
    <w:rsid w:val="00E91DA1"/>
    <w:rsid w:val="00E9258C"/>
    <w:rsid w:val="00E9456C"/>
    <w:rsid w:val="00EA05AE"/>
    <w:rsid w:val="00EA3062"/>
    <w:rsid w:val="00EA7A5B"/>
    <w:rsid w:val="00EC519B"/>
    <w:rsid w:val="00ED4CF2"/>
    <w:rsid w:val="00EE49D0"/>
    <w:rsid w:val="00EF0B47"/>
    <w:rsid w:val="00EF573E"/>
    <w:rsid w:val="00F021AA"/>
    <w:rsid w:val="00F14021"/>
    <w:rsid w:val="00F166D4"/>
    <w:rsid w:val="00F16CA1"/>
    <w:rsid w:val="00F45027"/>
    <w:rsid w:val="00F45D0D"/>
    <w:rsid w:val="00F53423"/>
    <w:rsid w:val="00F6549D"/>
    <w:rsid w:val="00F704CA"/>
    <w:rsid w:val="00F772DB"/>
    <w:rsid w:val="00F774CC"/>
    <w:rsid w:val="00F80E45"/>
    <w:rsid w:val="00F878B7"/>
    <w:rsid w:val="00F91523"/>
    <w:rsid w:val="00F94BBC"/>
    <w:rsid w:val="00F95BBE"/>
    <w:rsid w:val="00FA481C"/>
    <w:rsid w:val="00FA608D"/>
    <w:rsid w:val="00FB0A9B"/>
    <w:rsid w:val="00FB3011"/>
    <w:rsid w:val="00FB52F8"/>
    <w:rsid w:val="00FC1E1A"/>
    <w:rsid w:val="00FC3907"/>
    <w:rsid w:val="00FC418B"/>
    <w:rsid w:val="00FC4204"/>
    <w:rsid w:val="00FD43D9"/>
    <w:rsid w:val="00FD60A2"/>
    <w:rsid w:val="00FD7A29"/>
    <w:rsid w:val="00FE3ECB"/>
    <w:rsid w:val="00FF364A"/>
    <w:rsid w:val="00FF624E"/>
    <w:rsid w:val="00FF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A7BB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D94DD4"/>
    <w:rPr>
      <w:color w:val="0000FF"/>
      <w:u w:val="single"/>
    </w:rPr>
  </w:style>
  <w:style w:type="character" w:styleId="Hyperlink">
    <w:name w:val="Hyperlink"/>
    <w:basedOn w:val="DefaultParagraphFont"/>
    <w:uiPriority w:val="99"/>
    <w:unhideWhenUsed/>
    <w:rsid w:val="00651D1E"/>
    <w:rPr>
      <w:color w:val="0563C1" w:themeColor="hyperlink"/>
      <w:u w:val="single"/>
    </w:rPr>
  </w:style>
  <w:style w:type="paragraph" w:styleId="Revision">
    <w:name w:val="Revision"/>
    <w:hidden/>
    <w:uiPriority w:val="99"/>
    <w:semiHidden/>
    <w:rsid w:val="003731A1"/>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3731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768018">
      <w:bodyDiv w:val="1"/>
      <w:marLeft w:val="0"/>
      <w:marRight w:val="0"/>
      <w:marTop w:val="0"/>
      <w:marBottom w:val="0"/>
      <w:divBdr>
        <w:top w:val="none" w:sz="0" w:space="0" w:color="auto"/>
        <w:left w:val="none" w:sz="0" w:space="0" w:color="auto"/>
        <w:bottom w:val="none" w:sz="0" w:space="0" w:color="auto"/>
        <w:right w:val="none" w:sz="0" w:space="0" w:color="auto"/>
      </w:divBdr>
    </w:div>
    <w:div w:id="891771321">
      <w:bodyDiv w:val="1"/>
      <w:marLeft w:val="0"/>
      <w:marRight w:val="0"/>
      <w:marTop w:val="0"/>
      <w:marBottom w:val="0"/>
      <w:divBdr>
        <w:top w:val="none" w:sz="0" w:space="0" w:color="auto"/>
        <w:left w:val="none" w:sz="0" w:space="0" w:color="auto"/>
        <w:bottom w:val="none" w:sz="0" w:space="0" w:color="auto"/>
        <w:right w:val="none" w:sz="0" w:space="0" w:color="auto"/>
      </w:divBdr>
    </w:div>
    <w:div w:id="931429749">
      <w:bodyDiv w:val="1"/>
      <w:marLeft w:val="0"/>
      <w:marRight w:val="0"/>
      <w:marTop w:val="0"/>
      <w:marBottom w:val="0"/>
      <w:divBdr>
        <w:top w:val="none" w:sz="0" w:space="0" w:color="auto"/>
        <w:left w:val="none" w:sz="0" w:space="0" w:color="auto"/>
        <w:bottom w:val="none" w:sz="0" w:space="0" w:color="auto"/>
        <w:right w:val="none" w:sz="0" w:space="0" w:color="auto"/>
      </w:divBdr>
    </w:div>
    <w:div w:id="1076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333"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433" TargetMode="External"/><Relationship Id="rId2" Type="http://schemas.openxmlformats.org/officeDocument/2006/relationships/numbering" Target="numbering.xml"/><Relationship Id="rId16" Type="http://schemas.openxmlformats.org/officeDocument/2006/relationships/hyperlink" Target="http://policy.osba.org/orsredir.asp?ors=ors-33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10" Type="http://schemas.openxmlformats.org/officeDocument/2006/relationships/footer" Target="footer1.xml"/><Relationship Id="rId19" Type="http://schemas.openxmlformats.org/officeDocument/2006/relationships/hyperlink" Target="http://policy.osba.org/orsredir.asp?ors=oar-58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6"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saa.org/governance/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1A8E1-7263-48C6-8C82-1946CE11E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JHCA/JHCB - Immunizations and School Sports Participation**</dc:title>
  <dc:subject>Clatskanie SD Board Policy</dc:subject>
  <dc:creator>Oregon School Boards Association</dc:creator>
  <cp:keywords/>
  <dc:description/>
  <cp:lastModifiedBy>CSD</cp:lastModifiedBy>
  <cp:revision>2</cp:revision>
  <cp:lastPrinted>2018-12-31T18:46:00Z</cp:lastPrinted>
  <dcterms:created xsi:type="dcterms:W3CDTF">2025-10-10T07:25:00Z</dcterms:created>
  <dcterms:modified xsi:type="dcterms:W3CDTF">2025-10-10T07:25:00Z</dcterms:modified>
</cp:coreProperties>
</file>